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487" w:rsidRPr="00A85487" w:rsidRDefault="00A85487" w:rsidP="00A85487">
      <w:pPr>
        <w:bidi/>
        <w:spacing w:after="100" w:afterAutospacing="1" w:line="360" w:lineRule="atLeast"/>
        <w:rPr>
          <w:rFonts w:ascii="Times New Roman" w:eastAsia="Times New Roman" w:hAnsi="Times New Roman" w:cs="B Nazanin"/>
          <w:color w:val="000000"/>
          <w:sz w:val="27"/>
          <w:szCs w:val="27"/>
        </w:rPr>
      </w:pPr>
      <w:r w:rsidRPr="00A85487">
        <w:rPr>
          <w:rFonts w:ascii="Times New Roman" w:eastAsia="Times New Roman" w:hAnsi="Times New Roman" w:cs="B Nazanin" w:hint="cs"/>
          <w:b/>
          <w:bCs/>
          <w:color w:val="000000"/>
          <w:sz w:val="27"/>
          <w:szCs w:val="27"/>
          <w:rtl/>
        </w:rPr>
        <w:t>معاونان محترم آموزشی و تحصیلات تکمیلی دانشگاه‌ها و م</w:t>
      </w:r>
      <w:del w:id="0" w:author="M. R. Ahanchian" w:date="2020-09-12T09:07:00Z">
        <w:r w:rsidRPr="00A85487" w:rsidDel="00A85487">
          <w:rPr>
            <w:rFonts w:ascii="Times New Roman" w:eastAsia="Times New Roman" w:hAnsi="Times New Roman" w:cs="B Nazanin" w:hint="cs"/>
            <w:b/>
            <w:bCs/>
            <w:color w:val="000000"/>
            <w:sz w:val="27"/>
            <w:szCs w:val="27"/>
            <w:rtl/>
          </w:rPr>
          <w:delText>و</w:delText>
        </w:r>
      </w:del>
      <w:ins w:id="1" w:author="M. R. Ahanchian" w:date="2020-09-12T09:07:00Z">
        <w:r>
          <w:rPr>
            <w:rFonts w:ascii="Times New Roman" w:eastAsia="Times New Roman" w:hAnsi="Times New Roman" w:cs="B Nazanin" w:hint="cs"/>
            <w:b/>
            <w:bCs/>
            <w:color w:val="000000"/>
            <w:sz w:val="27"/>
            <w:szCs w:val="27"/>
            <w:rtl/>
          </w:rPr>
          <w:t>ؤ</w:t>
        </w:r>
      </w:ins>
      <w:r w:rsidRPr="00A85487">
        <w:rPr>
          <w:rFonts w:ascii="Times New Roman" w:eastAsia="Times New Roman" w:hAnsi="Times New Roman" w:cs="B Nazanin" w:hint="cs"/>
          <w:b/>
          <w:bCs/>
          <w:color w:val="000000"/>
          <w:sz w:val="27"/>
          <w:szCs w:val="27"/>
          <w:rtl/>
        </w:rPr>
        <w:t>سسه های آموزش عالی</w:t>
      </w:r>
    </w:p>
    <w:p w:rsidR="00A85487" w:rsidRDefault="00A85487" w:rsidP="00A85487">
      <w:pPr>
        <w:bidi/>
        <w:spacing w:after="100" w:afterAutospacing="1" w:line="360" w:lineRule="atLeast"/>
        <w:jc w:val="both"/>
        <w:rPr>
          <w:rFonts w:ascii="Times New Roman" w:eastAsia="Times New Roman" w:hAnsi="Times New Roman" w:cs="B Nazanin"/>
          <w:b/>
          <w:bCs/>
          <w:color w:val="000000"/>
          <w:sz w:val="27"/>
          <w:szCs w:val="27"/>
          <w:rtl/>
        </w:rPr>
      </w:pPr>
      <w:r w:rsidRPr="00A85487">
        <w:rPr>
          <w:rFonts w:ascii="Times New Roman" w:eastAsia="Times New Roman" w:hAnsi="Times New Roman" w:cs="B Nazanin" w:hint="cs"/>
          <w:b/>
          <w:bCs/>
          <w:color w:val="000000"/>
          <w:sz w:val="27"/>
          <w:szCs w:val="27"/>
          <w:rtl/>
        </w:rPr>
        <w:t>با سلام و احترام؛</w:t>
      </w:r>
    </w:p>
    <w:p w:rsidR="00A85487" w:rsidRPr="00A85487" w:rsidRDefault="00A85487" w:rsidP="00A85487">
      <w:pPr>
        <w:bidi/>
        <w:spacing w:after="100" w:afterAutospacing="1" w:line="360" w:lineRule="atLeast"/>
        <w:jc w:val="both"/>
        <w:rPr>
          <w:rFonts w:ascii="Times New Roman" w:eastAsia="Times New Roman" w:hAnsi="Times New Roman" w:cs="B Nazanin" w:hint="cs"/>
          <w:color w:val="000000"/>
          <w:sz w:val="27"/>
          <w:szCs w:val="27"/>
          <w:rtl/>
        </w:rPr>
      </w:pPr>
      <w:ins w:id="2" w:author="M. R. Ahanchian" w:date="2020-09-12T09:08:00Z">
        <w:r w:rsidRPr="00A85487">
          <w:rPr>
            <w:rFonts w:ascii="Times New Roman" w:eastAsia="Times New Roman" w:hAnsi="Times New Roman" w:cs="B Nazanin" w:hint="cs"/>
            <w:color w:val="000000"/>
            <w:sz w:val="27"/>
            <w:szCs w:val="27"/>
            <w:rtl/>
          </w:rPr>
          <w:t>با توجه به استعلام‌های مکرر دانشگاه‌ها</w:t>
        </w:r>
      </w:ins>
      <w:del w:id="3" w:author="M. R. Ahanchian" w:date="2020-09-12T09:08:00Z">
        <w:r w:rsidRPr="00A85487" w:rsidDel="00A85487">
          <w:rPr>
            <w:rFonts w:ascii="Times New Roman" w:eastAsia="Times New Roman" w:hAnsi="Times New Roman" w:cs="B Nazanin" w:hint="cs"/>
            <w:color w:val="000000"/>
            <w:sz w:val="27"/>
            <w:szCs w:val="27"/>
            <w:rtl/>
          </w:rPr>
          <w:delText>پ</w:delText>
        </w:r>
      </w:del>
      <w:ins w:id="4" w:author="M. R. Ahanchian" w:date="2020-09-12T09:08:00Z">
        <w:r>
          <w:rPr>
            <w:rFonts w:ascii="Times New Roman" w:eastAsia="Times New Roman" w:hAnsi="Times New Roman" w:cs="B Nazanin" w:hint="cs"/>
            <w:color w:val="000000"/>
            <w:sz w:val="27"/>
            <w:szCs w:val="27"/>
            <w:rtl/>
          </w:rPr>
          <w:t xml:space="preserve"> در خصوص </w:t>
        </w:r>
      </w:ins>
      <w:del w:id="5" w:author="M. R. Ahanchian" w:date="2020-09-12T09:08:00Z">
        <w:r w:rsidRPr="00A85487" w:rsidDel="00A85487">
          <w:rPr>
            <w:rFonts w:ascii="Times New Roman" w:eastAsia="Times New Roman" w:hAnsi="Times New Roman" w:cs="B Nazanin" w:hint="cs"/>
            <w:color w:val="000000"/>
            <w:sz w:val="27"/>
            <w:szCs w:val="27"/>
            <w:rtl/>
          </w:rPr>
          <w:delText>یرو</w:delText>
        </w:r>
      </w:del>
      <w:r w:rsidRPr="00A85487">
        <w:rPr>
          <w:rFonts w:ascii="Times New Roman" w:eastAsia="Times New Roman" w:hAnsi="Times New Roman" w:cs="B Nazanin" w:hint="cs"/>
          <w:color w:val="000000"/>
          <w:sz w:val="27"/>
          <w:szCs w:val="27"/>
          <w:rtl/>
        </w:rPr>
        <w:t xml:space="preserve"> آیین نامه «پذیرش بدون آزمون استعدادهای درخشان در دوره تحصیلی کارشناسی ارشد» با شماره ابلاغ 11/301041 به تاریخ 98/11/6 </w:t>
      </w:r>
      <w:del w:id="6" w:author="M. R. Ahanchian" w:date="2020-09-12T09:08:00Z">
        <w:r w:rsidRPr="00A85487" w:rsidDel="00A85487">
          <w:rPr>
            <w:rFonts w:ascii="Times New Roman" w:eastAsia="Times New Roman" w:hAnsi="Times New Roman" w:cs="B Nazanin" w:hint="cs"/>
            <w:color w:val="000000"/>
            <w:sz w:val="27"/>
            <w:szCs w:val="27"/>
            <w:rtl/>
          </w:rPr>
          <w:delText xml:space="preserve">و با توجه به استعلام‌های مکرر دانشگاه‌ها </w:delText>
        </w:r>
      </w:del>
      <w:del w:id="7" w:author="M. R. Ahanchian" w:date="2020-09-12T09:09:00Z">
        <w:r w:rsidRPr="00A85487" w:rsidDel="00A85487">
          <w:rPr>
            <w:rFonts w:ascii="Times New Roman" w:eastAsia="Times New Roman" w:hAnsi="Times New Roman" w:cs="B Nazanin" w:hint="cs"/>
            <w:color w:val="000000"/>
            <w:sz w:val="27"/>
            <w:szCs w:val="27"/>
            <w:rtl/>
          </w:rPr>
          <w:delText xml:space="preserve">موارد </w:delText>
        </w:r>
      </w:del>
      <w:ins w:id="8" w:author="M. R. Ahanchian" w:date="2020-09-12T09:09:00Z">
        <w:r>
          <w:rPr>
            <w:rFonts w:ascii="Times New Roman" w:eastAsia="Times New Roman" w:hAnsi="Times New Roman" w:cs="B Nazanin" w:hint="cs"/>
            <w:color w:val="000000"/>
            <w:sz w:val="27"/>
            <w:szCs w:val="27"/>
            <w:rtl/>
          </w:rPr>
          <w:t>موارد تکمیلی</w:t>
        </w:r>
        <w:r w:rsidRPr="00A85487">
          <w:rPr>
            <w:rFonts w:ascii="Times New Roman" w:eastAsia="Times New Roman" w:hAnsi="Times New Roman" w:cs="B Nazanin" w:hint="cs"/>
            <w:color w:val="000000"/>
            <w:sz w:val="27"/>
            <w:szCs w:val="27"/>
            <w:rtl/>
          </w:rPr>
          <w:t xml:space="preserve"> </w:t>
        </w:r>
      </w:ins>
      <w:del w:id="9" w:author="M. R. Ahanchian" w:date="2020-09-12T09:08:00Z">
        <w:r w:rsidRPr="00A85487" w:rsidDel="00A85487">
          <w:rPr>
            <w:rFonts w:ascii="Times New Roman" w:eastAsia="Times New Roman" w:hAnsi="Times New Roman" w:cs="B Nazanin" w:hint="cs"/>
            <w:color w:val="000000"/>
            <w:sz w:val="27"/>
            <w:szCs w:val="27"/>
            <w:rtl/>
          </w:rPr>
          <w:delText xml:space="preserve">زیر </w:delText>
        </w:r>
      </w:del>
      <w:ins w:id="10" w:author="M. R. Ahanchian" w:date="2020-09-12T09:08:00Z">
        <w:r>
          <w:rPr>
            <w:rFonts w:ascii="Times New Roman" w:eastAsia="Times New Roman" w:hAnsi="Times New Roman" w:cs="B Nazanin" w:hint="cs"/>
            <w:color w:val="000000"/>
            <w:sz w:val="27"/>
            <w:szCs w:val="27"/>
            <w:rtl/>
          </w:rPr>
          <w:t>مرتبط با</w:t>
        </w:r>
        <w:r w:rsidRPr="00A85487">
          <w:rPr>
            <w:rFonts w:ascii="Times New Roman" w:eastAsia="Times New Roman" w:hAnsi="Times New Roman" w:cs="B Nazanin" w:hint="cs"/>
            <w:color w:val="000000"/>
            <w:sz w:val="27"/>
            <w:szCs w:val="27"/>
            <w:rtl/>
          </w:rPr>
          <w:t xml:space="preserve"> </w:t>
        </w:r>
      </w:ins>
      <w:del w:id="11" w:author="M. R. Ahanchian" w:date="2020-09-12T09:08:00Z">
        <w:r w:rsidRPr="00A85487" w:rsidDel="00A85487">
          <w:rPr>
            <w:rFonts w:ascii="Times New Roman" w:eastAsia="Times New Roman" w:hAnsi="Times New Roman" w:cs="B Nazanin" w:hint="cs"/>
            <w:color w:val="000000"/>
            <w:sz w:val="27"/>
            <w:szCs w:val="27"/>
            <w:rtl/>
          </w:rPr>
          <w:delText>را در خصوص</w:delText>
        </w:r>
      </w:del>
      <w:r w:rsidRPr="00A85487">
        <w:rPr>
          <w:rFonts w:ascii="Times New Roman" w:eastAsia="Times New Roman" w:hAnsi="Times New Roman" w:cs="B Nazanin" w:hint="cs"/>
          <w:color w:val="000000"/>
          <w:sz w:val="27"/>
          <w:szCs w:val="27"/>
          <w:rtl/>
        </w:rPr>
        <w:t xml:space="preserve"> پذیرش بدون آزمون متقاضیان استعدادهای درخشان در دوره‌های تحصیلی کارشناسی ارشد و دکتری به</w:t>
      </w:r>
      <w:ins w:id="12" w:author="M. R. Ahanchian" w:date="2020-09-12T09:09:00Z">
        <w:r>
          <w:rPr>
            <w:rFonts w:ascii="Times New Roman" w:eastAsia="Times New Roman" w:hAnsi="Times New Roman" w:cs="B Nazanin" w:hint="cs"/>
            <w:color w:val="000000"/>
            <w:sz w:val="27"/>
            <w:szCs w:val="27"/>
            <w:rtl/>
          </w:rPr>
          <w:t xml:space="preserve"> شرح زیر اعلام</w:t>
        </w:r>
      </w:ins>
      <w:r w:rsidRPr="00A85487">
        <w:rPr>
          <w:rFonts w:ascii="Times New Roman" w:eastAsia="Times New Roman" w:hAnsi="Times New Roman" w:cs="B Nazanin" w:hint="cs"/>
          <w:color w:val="000000"/>
          <w:sz w:val="27"/>
          <w:szCs w:val="27"/>
          <w:rtl/>
        </w:rPr>
        <w:t xml:space="preserve"> </w:t>
      </w:r>
      <w:del w:id="13" w:author="M. R. Ahanchian" w:date="2020-09-12T09:09:00Z">
        <w:r w:rsidRPr="00A85487" w:rsidDel="00A85487">
          <w:rPr>
            <w:rFonts w:ascii="Times New Roman" w:eastAsia="Times New Roman" w:hAnsi="Times New Roman" w:cs="B Nazanin" w:hint="cs"/>
            <w:color w:val="000000"/>
            <w:sz w:val="27"/>
            <w:szCs w:val="27"/>
            <w:rtl/>
          </w:rPr>
          <w:delText>استحضار می‌رساند</w:delText>
        </w:r>
      </w:del>
      <w:ins w:id="14" w:author="M. R. Ahanchian" w:date="2020-09-12T09:09:00Z">
        <w:r>
          <w:rPr>
            <w:rFonts w:ascii="Times New Roman" w:eastAsia="Times New Roman" w:hAnsi="Times New Roman" w:cs="B Nazanin" w:hint="cs"/>
            <w:color w:val="000000"/>
            <w:sz w:val="27"/>
            <w:szCs w:val="27"/>
            <w:rtl/>
          </w:rPr>
          <w:t>می</w:t>
        </w:r>
        <w:r>
          <w:rPr>
            <w:rFonts w:ascii="Times New Roman" w:eastAsia="Times New Roman" w:hAnsi="Times New Roman" w:cs="B Nazanin"/>
            <w:color w:val="000000"/>
            <w:sz w:val="27"/>
            <w:szCs w:val="27"/>
            <w:rtl/>
          </w:rPr>
          <w:softHyphen/>
        </w:r>
        <w:r>
          <w:rPr>
            <w:rFonts w:ascii="Times New Roman" w:eastAsia="Times New Roman" w:hAnsi="Times New Roman" w:cs="B Nazanin" w:hint="cs"/>
            <w:color w:val="000000"/>
            <w:sz w:val="27"/>
            <w:szCs w:val="27"/>
            <w:rtl/>
          </w:rPr>
          <w:t>شود</w:t>
        </w:r>
      </w:ins>
      <w:r w:rsidRPr="00A85487">
        <w:rPr>
          <w:rFonts w:ascii="Times New Roman" w:eastAsia="Times New Roman" w:hAnsi="Times New Roman" w:cs="B Nazanin" w:hint="cs"/>
          <w:color w:val="000000"/>
          <w:sz w:val="27"/>
          <w:szCs w:val="27"/>
          <w:rtl/>
        </w:rPr>
        <w:t>:</w:t>
      </w:r>
    </w:p>
    <w:p w:rsidR="00A85487" w:rsidRPr="00A85487" w:rsidRDefault="00A85487" w:rsidP="00A85487">
      <w:pPr>
        <w:bidi/>
        <w:spacing w:after="100" w:afterAutospacing="1" w:line="360" w:lineRule="atLeast"/>
        <w:jc w:val="both"/>
        <w:rPr>
          <w:rFonts w:ascii="Times New Roman" w:eastAsia="Times New Roman" w:hAnsi="Times New Roman" w:cs="B Nazanin" w:hint="cs"/>
          <w:color w:val="000000"/>
          <w:sz w:val="27"/>
          <w:szCs w:val="27"/>
          <w:rtl/>
        </w:rPr>
      </w:pPr>
      <w:r w:rsidRPr="00A85487">
        <w:rPr>
          <w:rFonts w:ascii="Times New Roman" w:eastAsia="Times New Roman" w:hAnsi="Times New Roman" w:cs="B Nazanin" w:hint="cs"/>
          <w:color w:val="000000"/>
          <w:sz w:val="27"/>
          <w:szCs w:val="27"/>
          <w:rtl/>
        </w:rPr>
        <w:t>1- براساس بند 1 بخش «الف» ماده 2 آیین‌نامه، گذراندن حداقل سه چهارم واحدهای درسی تا پایان نیمسال ششم الزامی است. در صورت نیاز واحدهای گذرانده شده در بازه تابستانِ متصل به نیمسال ششم در حدنصاب سه چهارم واحدها قابل محاسبه است. روشن است اطلاع‌رسانی به موقع موضوع به دانشجویان برعهده دانشگاه می‌باشد.</w:t>
      </w:r>
    </w:p>
    <w:p w:rsidR="00A85487" w:rsidRPr="00A85487" w:rsidRDefault="00A85487" w:rsidP="00A85487">
      <w:pPr>
        <w:bidi/>
        <w:spacing w:after="100" w:afterAutospacing="1" w:line="360" w:lineRule="atLeast"/>
        <w:jc w:val="both"/>
        <w:rPr>
          <w:rFonts w:ascii="Times New Roman" w:eastAsia="Times New Roman" w:hAnsi="Times New Roman" w:cs="B Nazanin" w:hint="cs"/>
          <w:color w:val="000000"/>
          <w:sz w:val="27"/>
          <w:szCs w:val="27"/>
          <w:rtl/>
        </w:rPr>
      </w:pPr>
      <w:r w:rsidRPr="00A85487">
        <w:rPr>
          <w:rFonts w:ascii="Times New Roman" w:eastAsia="Times New Roman" w:hAnsi="Times New Roman" w:cs="B Nazanin" w:hint="cs"/>
          <w:color w:val="000000"/>
          <w:sz w:val="27"/>
          <w:szCs w:val="27"/>
          <w:rtl/>
        </w:rPr>
        <w:t>2- براساس ماده 7 آیین نامه، دانش‌آموختگانِ برخی دوره‌های تحصیلی، مشمول استفاده از تسهیلات نمی‌باشند. بنابراین دانشگاه‌ها مجاز به صدور گواهی مبنی بر احراز شرایط آیین‌نامه برای بهره‌مندی دانش‌آموختگان یاد شده در ماده 7 از تسهیلات مربوط، نیستند. درصورت صدور گواهی و پذیرش افراد، مسئولیت مشکلات احتمالی بر‌عهده دانشگاه است.</w:t>
      </w:r>
    </w:p>
    <w:p w:rsidR="00A85487" w:rsidRPr="00A85487" w:rsidRDefault="00A85487" w:rsidP="00A85487">
      <w:pPr>
        <w:bidi/>
        <w:spacing w:after="100" w:afterAutospacing="1" w:line="360" w:lineRule="atLeast"/>
        <w:jc w:val="both"/>
        <w:rPr>
          <w:rFonts w:ascii="Times New Roman" w:eastAsia="Times New Roman" w:hAnsi="Times New Roman" w:cs="B Nazanin" w:hint="cs"/>
          <w:color w:val="000000"/>
          <w:sz w:val="27"/>
          <w:szCs w:val="27"/>
          <w:rtl/>
        </w:rPr>
      </w:pPr>
      <w:r w:rsidRPr="00A85487">
        <w:rPr>
          <w:rFonts w:ascii="Times New Roman" w:eastAsia="Times New Roman" w:hAnsi="Times New Roman" w:cs="B Nazanin" w:hint="cs"/>
          <w:color w:val="000000"/>
          <w:sz w:val="27"/>
          <w:szCs w:val="27"/>
          <w:rtl/>
        </w:rPr>
        <w:t>3- براساس ماده 9 آیین نامه، دانشگاه موظف است فراخوان پذیرش خود را در نیمه اول آبان ماه هر سال اعلام کند و نتیجه پذیرش اولیه را تا پایان دی ماه به متقاضیان اطلاع دهد. با توجه به وضعیت کنونی و مشکلات ناشی از همه‌گیری بیماری کووید-19 و تأخیرهای رخ‌داده در برگزاری آزمون تحصیلات‌تکمیلی، دانشگاه مجاز است فراخوان پذیرش برای سال تحصیلی 1401-1400 را در نیمه اول آذر ماه سال جاری اعلام کند و نتیجه پذیرش اولیه را تا پایان بهمن ماه 1399 به متقاضیان اطلاع دهد.</w:t>
      </w:r>
    </w:p>
    <w:p w:rsidR="00A85487" w:rsidRPr="00A85487" w:rsidRDefault="00A85487" w:rsidP="00A85487">
      <w:pPr>
        <w:bidi/>
        <w:spacing w:after="100" w:afterAutospacing="1" w:line="360" w:lineRule="atLeast"/>
        <w:jc w:val="both"/>
        <w:rPr>
          <w:rFonts w:ascii="Times New Roman" w:eastAsia="Times New Roman" w:hAnsi="Times New Roman" w:cs="B Nazanin"/>
          <w:color w:val="000000"/>
          <w:sz w:val="27"/>
          <w:szCs w:val="27"/>
          <w:rtl/>
        </w:rPr>
      </w:pPr>
      <w:r w:rsidRPr="00A85487">
        <w:rPr>
          <w:rFonts w:ascii="Times New Roman" w:eastAsia="Times New Roman" w:hAnsi="Times New Roman" w:cs="B Nazanin" w:hint="cs"/>
          <w:color w:val="000000"/>
          <w:sz w:val="27"/>
          <w:szCs w:val="27"/>
          <w:rtl/>
        </w:rPr>
        <w:t>4-</w:t>
      </w:r>
      <w:r w:rsidRPr="00A85487">
        <w:rPr>
          <w:rFonts w:ascii="Cambria" w:eastAsia="Times New Roman" w:hAnsi="Cambria" w:cs="Cambria" w:hint="cs"/>
          <w:color w:val="000000"/>
          <w:sz w:val="27"/>
          <w:szCs w:val="27"/>
          <w:rtl/>
        </w:rPr>
        <w:t> </w:t>
      </w:r>
      <w:r w:rsidRPr="00A85487">
        <w:rPr>
          <w:rFonts w:ascii="Times New Roman" w:eastAsia="Times New Roman" w:hAnsi="Times New Roman" w:cs="B Nazanin" w:hint="cs"/>
          <w:color w:val="000000"/>
          <w:sz w:val="27"/>
          <w:szCs w:val="27"/>
          <w:rtl/>
        </w:rPr>
        <w:t>متقاضیان پذیرش بدون آزمون دوره کارشناسی ارشد مهرماه سال جاری که نتوانسته‌اند تحصیل خود در نیمسال هشتم را به پایان برسانند باید واحدهای باقیمانده خود را تا پایان نیمسال اول سال تحصیلی 1400-1399 بگذرانند و در نیمسال دوم سال جاری (بهمن 99)، در صورت احراز شرایط از تسهیلات مصوب بهره‌مند شوند. روشن است پذیرش دانشجویان یاد‌شده</w:t>
      </w:r>
      <w:r>
        <w:rPr>
          <w:rFonts w:ascii="Times New Roman" w:eastAsia="Times New Roman" w:hAnsi="Times New Roman" w:cs="B Nazanin" w:hint="cs"/>
          <w:color w:val="000000"/>
          <w:sz w:val="27"/>
          <w:szCs w:val="27"/>
          <w:rtl/>
        </w:rPr>
        <w:t xml:space="preserve"> </w:t>
      </w:r>
      <w:r w:rsidRPr="00A85487">
        <w:rPr>
          <w:rFonts w:ascii="Times New Roman" w:eastAsia="Times New Roman" w:hAnsi="Times New Roman" w:cs="B Nazanin" w:hint="cs"/>
          <w:color w:val="000000"/>
          <w:sz w:val="27"/>
          <w:szCs w:val="27"/>
          <w:rtl/>
        </w:rPr>
        <w:t>در کد محل‌های تحصیل که پذیرش با آزمون آنها در نیمسال اول سال تحصیلی جاری (مهر99) است، در قالب ظرفیت پذیرش بدون آزمون همان کد محل‌های تحصیل و بدون افزایش ظرفیت در بهمن ماه 99 انجام می‌شود.</w:t>
      </w:r>
    </w:p>
    <w:p w:rsidR="00A85487" w:rsidRPr="00A85487" w:rsidRDefault="00A85487" w:rsidP="00A85487">
      <w:pPr>
        <w:bidi/>
        <w:spacing w:after="100" w:afterAutospacing="1" w:line="360" w:lineRule="atLeast"/>
        <w:jc w:val="both"/>
        <w:rPr>
          <w:rFonts w:ascii="Times New Roman" w:eastAsia="Times New Roman" w:hAnsi="Times New Roman" w:cs="B Nazanin" w:hint="cs"/>
          <w:color w:val="000000"/>
          <w:sz w:val="27"/>
          <w:szCs w:val="27"/>
          <w:rtl/>
        </w:rPr>
      </w:pPr>
      <w:r w:rsidRPr="00A85487">
        <w:rPr>
          <w:rFonts w:ascii="Times New Roman" w:eastAsia="Times New Roman" w:hAnsi="Times New Roman" w:cs="B Nazanin" w:hint="cs"/>
          <w:color w:val="000000"/>
          <w:sz w:val="27"/>
          <w:szCs w:val="27"/>
          <w:rtl/>
        </w:rPr>
        <w:t xml:space="preserve">5- چنانچه بررسی بهره‌مندی متقاضیان استفاده از تسهیلات پذیرش بدون آزمون برای ورود به دوره کارشناسی ارشد با لحاظ تبصره 3 ماده 1 آیین‌نامه شماره 21/77948 تاریخ 93/5/5 و پیش از ابلاغ آیین‌نامه شماره 11/301041 </w:t>
      </w:r>
      <w:r w:rsidRPr="00A85487">
        <w:rPr>
          <w:rFonts w:ascii="Times New Roman" w:eastAsia="Times New Roman" w:hAnsi="Times New Roman" w:cs="B Nazanin" w:hint="cs"/>
          <w:color w:val="000000"/>
          <w:sz w:val="27"/>
          <w:szCs w:val="27"/>
          <w:rtl/>
        </w:rPr>
        <w:lastRenderedPageBreak/>
        <w:t>انجام شده‌است، دانشگاه می‌تواند حائزین شرایط را برای پذیرش در سال تحصیلی1400-1399، با رعایت سایر شرایط آیین‌نامه سال 98 به سازمان سنجش آموزش کشور معرفی کند.‌</w:t>
      </w:r>
      <w:ins w:id="15" w:author="M. R. Ahanchian" w:date="2020-09-12T09:11:00Z">
        <w:r>
          <w:rPr>
            <w:rFonts w:ascii="Times New Roman" w:eastAsia="Times New Roman" w:hAnsi="Times New Roman" w:cs="B Nazanin" w:hint="cs"/>
            <w:color w:val="000000"/>
            <w:sz w:val="27"/>
            <w:szCs w:val="27"/>
            <w:rtl/>
          </w:rPr>
          <w:t xml:space="preserve"> موضوعیت این بند را نمی دانم.</w:t>
        </w:r>
      </w:ins>
    </w:p>
    <w:p w:rsidR="00A85487" w:rsidRPr="00A85487" w:rsidRDefault="00A85487" w:rsidP="00A85487">
      <w:pPr>
        <w:bidi/>
        <w:spacing w:after="100" w:afterAutospacing="1" w:line="360" w:lineRule="atLeast"/>
        <w:jc w:val="both"/>
        <w:rPr>
          <w:rFonts w:ascii="Times New Roman" w:eastAsia="Times New Roman" w:hAnsi="Times New Roman" w:cs="B Nazanin" w:hint="cs"/>
          <w:color w:val="000000"/>
          <w:sz w:val="27"/>
          <w:szCs w:val="27"/>
          <w:rtl/>
        </w:rPr>
      </w:pPr>
      <w:r w:rsidRPr="00A85487">
        <w:rPr>
          <w:rFonts w:ascii="Times New Roman" w:eastAsia="Times New Roman" w:hAnsi="Times New Roman" w:cs="B Nazanin" w:hint="cs"/>
          <w:color w:val="000000"/>
          <w:sz w:val="27"/>
          <w:szCs w:val="27"/>
          <w:rtl/>
        </w:rPr>
        <w:t>6- برای بهره‌مندی از تسهیلات پذیرش بدون آزمون استعدادهای درخشان در دوره تحصیلی دکتری، از تاریخ دانش‌آموختگی دوره کارشناسی‌ارشد متقاضیانِ تسهیلات یاد‌شده</w:t>
      </w:r>
      <w:r w:rsidRPr="00A85487">
        <w:rPr>
          <w:rFonts w:ascii="Cambria" w:eastAsia="Times New Roman" w:hAnsi="Cambria" w:cs="Cambria" w:hint="cs"/>
          <w:color w:val="000000"/>
          <w:sz w:val="27"/>
          <w:szCs w:val="27"/>
          <w:rtl/>
        </w:rPr>
        <w:t> </w:t>
      </w:r>
      <w:r w:rsidRPr="00A85487">
        <w:rPr>
          <w:rFonts w:ascii="Times New Roman" w:eastAsia="Times New Roman" w:hAnsi="Times New Roman" w:cs="B Nazanin" w:hint="cs"/>
          <w:b/>
          <w:bCs/>
          <w:color w:val="000000"/>
          <w:sz w:val="27"/>
          <w:szCs w:val="27"/>
          <w:rtl/>
        </w:rPr>
        <w:t>تا زمان پذیرش ایشان در دوره دکتری</w:t>
      </w:r>
      <w:r w:rsidRPr="00A85487">
        <w:rPr>
          <w:rFonts w:ascii="Cambria" w:eastAsia="Times New Roman" w:hAnsi="Cambria" w:cs="Cambria" w:hint="cs"/>
          <w:color w:val="000000"/>
          <w:sz w:val="27"/>
          <w:szCs w:val="27"/>
          <w:rtl/>
        </w:rPr>
        <w:t> </w:t>
      </w:r>
      <w:r w:rsidRPr="00A85487">
        <w:rPr>
          <w:rFonts w:ascii="Times New Roman" w:eastAsia="Times New Roman" w:hAnsi="Times New Roman" w:cs="B Nazanin" w:hint="cs"/>
          <w:color w:val="000000"/>
          <w:sz w:val="27"/>
          <w:szCs w:val="27"/>
          <w:rtl/>
        </w:rPr>
        <w:t>بیش از دو سال نگذشته باشد.</w:t>
      </w:r>
      <w:ins w:id="16" w:author="M. R. Ahanchian" w:date="2020-09-12T09:11:00Z">
        <w:r>
          <w:rPr>
            <w:rFonts w:ascii="Times New Roman" w:eastAsia="Times New Roman" w:hAnsi="Times New Roman" w:cs="B Nazanin" w:hint="cs"/>
            <w:color w:val="000000"/>
            <w:sz w:val="27"/>
            <w:szCs w:val="27"/>
            <w:rtl/>
          </w:rPr>
          <w:t xml:space="preserve"> به </w:t>
        </w:r>
      </w:ins>
      <w:ins w:id="17" w:author="M. R. Ahanchian" w:date="2020-09-12T09:12:00Z">
        <w:r>
          <w:rPr>
            <w:rFonts w:ascii="Times New Roman" w:eastAsia="Times New Roman" w:hAnsi="Times New Roman" w:cs="B Nazanin" w:hint="cs"/>
            <w:color w:val="000000"/>
            <w:sz w:val="27"/>
            <w:szCs w:val="27"/>
            <w:rtl/>
          </w:rPr>
          <w:t>عنوان همکار شما منظورتان را متوجه می شوم اما به عنوان یک کاربر باز هم گنگ و قابل تفسیر است.</w:t>
        </w:r>
      </w:ins>
      <w:bookmarkStart w:id="18" w:name="_GoBack"/>
      <w:bookmarkEnd w:id="18"/>
    </w:p>
    <w:p w:rsidR="00A85487" w:rsidRPr="00A85487" w:rsidRDefault="00A85487" w:rsidP="00A85487">
      <w:pPr>
        <w:bidi/>
        <w:spacing w:after="100" w:afterAutospacing="1" w:line="360" w:lineRule="atLeast"/>
        <w:rPr>
          <w:rFonts w:ascii="Times New Roman" w:eastAsia="Times New Roman" w:hAnsi="Times New Roman" w:cs="B Nazanin" w:hint="cs"/>
          <w:color w:val="000000"/>
          <w:sz w:val="27"/>
          <w:szCs w:val="27"/>
          <w:rtl/>
        </w:rPr>
      </w:pPr>
    </w:p>
    <w:p w:rsidR="00A85487" w:rsidRPr="00A85487" w:rsidRDefault="00A85487" w:rsidP="00A85487">
      <w:pPr>
        <w:bidi/>
        <w:spacing w:after="100" w:afterAutospacing="1" w:line="360" w:lineRule="atLeast"/>
        <w:rPr>
          <w:rFonts w:ascii="Times New Roman" w:eastAsia="Times New Roman" w:hAnsi="Times New Roman" w:cs="B Nazanin" w:hint="cs"/>
          <w:color w:val="000000"/>
          <w:sz w:val="27"/>
          <w:szCs w:val="27"/>
          <w:rtl/>
        </w:rPr>
      </w:pPr>
    </w:p>
    <w:p w:rsidR="00A85487" w:rsidRPr="00A85487" w:rsidRDefault="00A85487" w:rsidP="00A85487">
      <w:pPr>
        <w:bidi/>
        <w:spacing w:after="100" w:afterAutospacing="1" w:line="360" w:lineRule="atLeast"/>
        <w:rPr>
          <w:rFonts w:ascii="Times New Roman" w:eastAsia="Times New Roman" w:hAnsi="Times New Roman" w:cs="B Nazanin" w:hint="cs"/>
          <w:color w:val="000000"/>
          <w:sz w:val="27"/>
          <w:szCs w:val="27"/>
          <w:rtl/>
        </w:rPr>
      </w:pPr>
    </w:p>
    <w:p w:rsidR="00A85487" w:rsidRPr="00A85487" w:rsidRDefault="00A85487" w:rsidP="00A85487">
      <w:pPr>
        <w:bidi/>
        <w:spacing w:after="100" w:afterAutospacing="1" w:line="360" w:lineRule="atLeast"/>
        <w:rPr>
          <w:rFonts w:ascii="Times New Roman" w:eastAsia="Times New Roman" w:hAnsi="Times New Roman" w:cs="B Nazanin" w:hint="cs"/>
          <w:color w:val="000000"/>
          <w:sz w:val="27"/>
          <w:szCs w:val="27"/>
          <w:rtl/>
        </w:rPr>
      </w:pPr>
    </w:p>
    <w:p w:rsidR="00A85487" w:rsidRPr="00A85487" w:rsidRDefault="00A85487" w:rsidP="00A85487">
      <w:pPr>
        <w:bidi/>
        <w:spacing w:after="100" w:afterAutospacing="1" w:line="360" w:lineRule="atLeast"/>
        <w:rPr>
          <w:rFonts w:ascii="Times New Roman" w:eastAsia="Times New Roman" w:hAnsi="Times New Roman" w:cs="B Nazanin" w:hint="cs"/>
          <w:color w:val="000000"/>
          <w:sz w:val="27"/>
          <w:szCs w:val="27"/>
          <w:rtl/>
        </w:rPr>
      </w:pPr>
    </w:p>
    <w:p w:rsidR="00A85487" w:rsidRPr="00A85487" w:rsidRDefault="00A85487" w:rsidP="00A85487">
      <w:pPr>
        <w:bidi/>
        <w:spacing w:after="100" w:afterAutospacing="1" w:line="360" w:lineRule="atLeast"/>
        <w:rPr>
          <w:rFonts w:ascii="Times New Roman" w:eastAsia="Times New Roman" w:hAnsi="Times New Roman" w:cs="B Nazanin" w:hint="cs"/>
          <w:color w:val="000000"/>
          <w:sz w:val="27"/>
          <w:szCs w:val="27"/>
          <w:rtl/>
        </w:rPr>
      </w:pPr>
    </w:p>
    <w:p w:rsidR="00A85487" w:rsidRPr="00A85487" w:rsidRDefault="00A85487" w:rsidP="00A85487">
      <w:pPr>
        <w:bidi/>
        <w:spacing w:after="100" w:afterAutospacing="1" w:line="360" w:lineRule="atLeast"/>
        <w:rPr>
          <w:rFonts w:ascii="Times New Roman" w:eastAsia="Times New Roman" w:hAnsi="Times New Roman" w:cs="B Nazanin" w:hint="cs"/>
          <w:color w:val="000000"/>
          <w:sz w:val="27"/>
          <w:szCs w:val="27"/>
          <w:rtl/>
        </w:rPr>
      </w:pPr>
    </w:p>
    <w:p w:rsidR="00A85487" w:rsidRPr="00A85487" w:rsidRDefault="00A85487" w:rsidP="00A85487">
      <w:pPr>
        <w:bidi/>
        <w:spacing w:after="100" w:afterAutospacing="1" w:line="360" w:lineRule="atLeast"/>
        <w:rPr>
          <w:rFonts w:ascii="Times New Roman" w:eastAsia="Times New Roman" w:hAnsi="Times New Roman" w:cs="B Nazanin" w:hint="cs"/>
          <w:color w:val="000000"/>
          <w:sz w:val="27"/>
          <w:szCs w:val="27"/>
          <w:rtl/>
        </w:rPr>
      </w:pPr>
      <w:r w:rsidRPr="00A85487">
        <w:rPr>
          <w:rFonts w:ascii="Times New Roman" w:eastAsia="Times New Roman" w:hAnsi="Times New Roman" w:cs="B Nazanin" w:hint="cs"/>
          <w:color w:val="000000"/>
          <w:sz w:val="27"/>
          <w:szCs w:val="27"/>
          <w:rtl/>
        </w:rPr>
        <w:t>رونوشت:</w:t>
      </w:r>
      <w:r w:rsidRPr="00A85487">
        <w:rPr>
          <w:rFonts w:ascii="Times New Roman" w:eastAsia="Times New Roman" w:hAnsi="Times New Roman" w:cs="B Nazanin" w:hint="cs"/>
          <w:color w:val="000000"/>
          <w:sz w:val="27"/>
          <w:szCs w:val="27"/>
          <w:rtl/>
        </w:rPr>
        <w:br/>
        <w:t>معاونت فنی و آماری سازمان سنجش آموزش کشور برای استحضار.</w:t>
      </w:r>
    </w:p>
    <w:p w:rsidR="005058C6" w:rsidRDefault="005058C6"/>
    <w:sectPr w:rsidR="005058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 R. Ahanchian">
    <w15:presenceInfo w15:providerId="None" w15:userId="M. R. Ahanchi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487"/>
    <w:rsid w:val="005058C6"/>
    <w:rsid w:val="00A8548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85BC6"/>
  <w15:chartTrackingRefBased/>
  <w15:docId w15:val="{B55304C6-579E-40C0-BB85-E5486D2B2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54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54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0330622">
      <w:bodyDiv w:val="1"/>
      <w:marLeft w:val="0"/>
      <w:marRight w:val="0"/>
      <w:marTop w:val="0"/>
      <w:marBottom w:val="0"/>
      <w:divBdr>
        <w:top w:val="none" w:sz="0" w:space="0" w:color="auto"/>
        <w:left w:val="none" w:sz="0" w:space="0" w:color="auto"/>
        <w:bottom w:val="none" w:sz="0" w:space="0" w:color="auto"/>
        <w:right w:val="none" w:sz="0" w:space="0" w:color="auto"/>
      </w:divBdr>
      <w:divsChild>
        <w:div w:id="238488978">
          <w:marLeft w:val="0"/>
          <w:marRight w:val="0"/>
          <w:marTop w:val="0"/>
          <w:marBottom w:val="0"/>
          <w:divBdr>
            <w:top w:val="single" w:sz="6" w:space="0" w:color="000000"/>
            <w:left w:val="single" w:sz="6" w:space="0" w:color="000000"/>
            <w:bottom w:val="single" w:sz="6" w:space="0" w:color="000000"/>
            <w:right w:val="single" w:sz="6" w:space="0" w:color="000000"/>
          </w:divBdr>
          <w:divsChild>
            <w:div w:id="1310748226">
              <w:marLeft w:val="855"/>
              <w:marRight w:val="3120"/>
              <w:marTop w:val="3405"/>
              <w:marBottom w:val="1695"/>
              <w:divBdr>
                <w:top w:val="none" w:sz="0" w:space="0" w:color="auto"/>
                <w:left w:val="none" w:sz="0" w:space="0" w:color="auto"/>
                <w:bottom w:val="none" w:sz="0" w:space="0" w:color="auto"/>
                <w:right w:val="none" w:sz="0" w:space="0" w:color="auto"/>
              </w:divBdr>
              <w:divsChild>
                <w:div w:id="99676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6725">
          <w:marLeft w:val="0"/>
          <w:marRight w:val="0"/>
          <w:marTop w:val="0"/>
          <w:marBottom w:val="0"/>
          <w:divBdr>
            <w:top w:val="single" w:sz="6" w:space="0" w:color="000000"/>
            <w:left w:val="single" w:sz="6" w:space="0" w:color="000000"/>
            <w:bottom w:val="single" w:sz="6" w:space="0" w:color="000000"/>
            <w:right w:val="single" w:sz="6" w:space="0" w:color="000000"/>
          </w:divBdr>
          <w:divsChild>
            <w:div w:id="582685258">
              <w:marLeft w:val="0"/>
              <w:marRight w:val="0"/>
              <w:marTop w:val="0"/>
              <w:marBottom w:val="0"/>
              <w:divBdr>
                <w:top w:val="none" w:sz="0" w:space="0" w:color="auto"/>
                <w:left w:val="none" w:sz="0" w:space="0" w:color="auto"/>
                <w:bottom w:val="none" w:sz="0" w:space="0" w:color="auto"/>
                <w:right w:val="none" w:sz="0" w:space="0" w:color="auto"/>
              </w:divBdr>
            </w:div>
            <w:div w:id="598374543">
              <w:marLeft w:val="0"/>
              <w:marRight w:val="0"/>
              <w:marTop w:val="0"/>
              <w:marBottom w:val="0"/>
              <w:divBdr>
                <w:top w:val="single" w:sz="6" w:space="0" w:color="000000"/>
                <w:left w:val="single" w:sz="6" w:space="0" w:color="000000"/>
                <w:bottom w:val="single" w:sz="6" w:space="0" w:color="000000"/>
                <w:right w:val="single" w:sz="6" w:space="0" w:color="000000"/>
              </w:divBdr>
            </w:div>
            <w:div w:id="260071934">
              <w:marLeft w:val="855"/>
              <w:marRight w:val="3120"/>
              <w:marTop w:val="3405"/>
              <w:marBottom w:val="1695"/>
              <w:divBdr>
                <w:top w:val="none" w:sz="0" w:space="0" w:color="auto"/>
                <w:left w:val="none" w:sz="0" w:space="0" w:color="auto"/>
                <w:bottom w:val="none" w:sz="0" w:space="0" w:color="auto"/>
                <w:right w:val="none" w:sz="0" w:space="0" w:color="auto"/>
              </w:divBdr>
              <w:divsChild>
                <w:div w:id="92904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421</Words>
  <Characters>2403</Characters>
  <Application>Microsoft Office Word</Application>
  <DocSecurity>0</DocSecurity>
  <Lines>20</Lines>
  <Paragraphs>5</Paragraphs>
  <ScaleCrop>false</ScaleCrop>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R. Ahanchian</dc:creator>
  <cp:keywords/>
  <dc:description/>
  <cp:lastModifiedBy>M. R. Ahanchian</cp:lastModifiedBy>
  <cp:revision>1</cp:revision>
  <dcterms:created xsi:type="dcterms:W3CDTF">2020-09-12T04:37:00Z</dcterms:created>
  <dcterms:modified xsi:type="dcterms:W3CDTF">2020-09-12T04:42:00Z</dcterms:modified>
</cp:coreProperties>
</file>